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42672E" w14:textId="37E02DD5" w:rsidR="00BE1574" w:rsidRDefault="00BE1574" w:rsidP="00BE1574">
      <w:pPr>
        <w:jc w:val="right"/>
      </w:pPr>
      <w:r>
        <w:t xml:space="preserve">Pielikums Nr. </w:t>
      </w:r>
      <w:del w:id="0" w:author="Ingmārs Kreišmanis" w:date="2019-04-04T10:05:00Z">
        <w:r w:rsidR="004A79F6" w:rsidDel="00A30426">
          <w:delText>8</w:delText>
        </w:r>
      </w:del>
      <w:ins w:id="1" w:author="Ingmārs Kreišmanis" w:date="2019-04-04T10:05:00Z">
        <w:r w:rsidR="00A30426">
          <w:t>6</w:t>
        </w:r>
      </w:ins>
    </w:p>
    <w:p w14:paraId="5F42672F" w14:textId="77777777" w:rsidR="00BE1574" w:rsidRDefault="00BE1574" w:rsidP="00BE1574">
      <w:pPr>
        <w:jc w:val="right"/>
      </w:pPr>
      <w:r>
        <w:rPr>
          <w:szCs w:val="28"/>
        </w:rPr>
        <w:t>L</w:t>
      </w:r>
      <w:r w:rsidRPr="00772B2C">
        <w:rPr>
          <w:szCs w:val="28"/>
        </w:rPr>
        <w:t>īgum</w:t>
      </w:r>
      <w:r>
        <w:rPr>
          <w:szCs w:val="28"/>
        </w:rPr>
        <w:t>s</w:t>
      </w:r>
      <w:r w:rsidRPr="00772B2C">
        <w:rPr>
          <w:szCs w:val="28"/>
        </w:rPr>
        <w:t xml:space="preserve"> par </w:t>
      </w:r>
      <w:r>
        <w:rPr>
          <w:szCs w:val="28"/>
        </w:rPr>
        <w:t>fundamentālo un lietišķo pētījumu projekta īstenošanu un finansēšanu</w:t>
      </w:r>
      <w:r>
        <w:t xml:space="preserve"> </w:t>
      </w:r>
    </w:p>
    <w:p w14:paraId="5F426730" w14:textId="77777777" w:rsidR="00BE1574" w:rsidRDefault="00BE1574" w:rsidP="00BE1574">
      <w:pPr>
        <w:jc w:val="right"/>
      </w:pPr>
      <w:r>
        <w:t>(</w:t>
      </w:r>
      <w:r w:rsidRPr="00AE7268">
        <w:rPr>
          <w:u w:val="single"/>
        </w:rPr>
        <w:t>datums</w:t>
      </w:r>
      <w:r>
        <w:rPr>
          <w:u w:val="single"/>
        </w:rPr>
        <w:t>, reģistrācijas Nr.</w:t>
      </w:r>
      <w:proofErr w:type="gramStart"/>
      <w:r>
        <w:rPr>
          <w:u w:val="single"/>
        </w:rPr>
        <w:t xml:space="preserve"> </w:t>
      </w:r>
      <w:r>
        <w:t>)</w:t>
      </w:r>
      <w:proofErr w:type="gramEnd"/>
    </w:p>
    <w:p w14:paraId="5F426731" w14:textId="77777777" w:rsidR="00BE1574" w:rsidRDefault="00BE1574" w:rsidP="00BE1574">
      <w:pPr>
        <w:jc w:val="right"/>
        <w:rPr>
          <w:b/>
        </w:rPr>
      </w:pPr>
    </w:p>
    <w:p w14:paraId="5F426732" w14:textId="77777777" w:rsidR="00C81DC8" w:rsidRPr="00BE1574" w:rsidRDefault="00BE1574" w:rsidP="00C81DC8">
      <w:pPr>
        <w:jc w:val="center"/>
        <w:rPr>
          <w:b/>
        </w:rPr>
      </w:pPr>
      <w:r>
        <w:rPr>
          <w:b/>
        </w:rPr>
        <w:t>“</w:t>
      </w:r>
      <w:r w:rsidR="00C81DC8" w:rsidRPr="00BE1574">
        <w:rPr>
          <w:b/>
        </w:rPr>
        <w:t xml:space="preserve">Pieņemšanas </w:t>
      </w:r>
      <w:r w:rsidR="00141EFA" w:rsidRPr="00BE1574">
        <w:rPr>
          <w:b/>
        </w:rPr>
        <w:t>un</w:t>
      </w:r>
      <w:r w:rsidR="00C81DC8" w:rsidRPr="00BE1574">
        <w:rPr>
          <w:b/>
        </w:rPr>
        <w:t xml:space="preserve"> nodošanas akts</w:t>
      </w:r>
    </w:p>
    <w:p w14:paraId="5F426733" w14:textId="77777777" w:rsidR="00C81DC8" w:rsidRPr="00BE1574" w:rsidRDefault="00C81DC8" w:rsidP="00C81DC8">
      <w:pPr>
        <w:jc w:val="center"/>
        <w:rPr>
          <w:b/>
        </w:rPr>
      </w:pPr>
      <w:r w:rsidRPr="00BE1574">
        <w:rPr>
          <w:b/>
        </w:rPr>
        <w:t xml:space="preserve">par </w:t>
      </w:r>
      <w:r w:rsidRPr="00BE1574">
        <w:rPr>
          <w:b/>
          <w:bCs/>
        </w:rPr>
        <w:t>fundamentālo un lietišķo pētījumu</w:t>
      </w:r>
      <w:r w:rsidRPr="00BE1574">
        <w:rPr>
          <w:b/>
        </w:rPr>
        <w:t xml:space="preserve"> projekta ī</w:t>
      </w:r>
      <w:r w:rsidR="00BE1574">
        <w:rPr>
          <w:b/>
        </w:rPr>
        <w:t>stenošanu”</w:t>
      </w:r>
    </w:p>
    <w:p w14:paraId="5F426734" w14:textId="77777777" w:rsidR="00C81DC8" w:rsidRPr="00C81DC8" w:rsidRDefault="00C81DC8" w:rsidP="00C81DC8"/>
    <w:p w14:paraId="5F426735" w14:textId="4743124C" w:rsidR="00C81DC8" w:rsidRPr="00C81DC8" w:rsidRDefault="00EF34C5" w:rsidP="00036FFE">
      <w:pPr>
        <w:ind w:right="42" w:firstLine="567"/>
        <w:jc w:val="both"/>
      </w:pPr>
      <w:r>
        <w:rPr>
          <w:lang w:eastAsia="lv-LV"/>
        </w:rPr>
        <w:t xml:space="preserve">Saskaņā ar </w:t>
      </w:r>
      <w:del w:id="2" w:author="Ingmārs Kreišmanis" w:date="2019-04-04T10:05:00Z">
        <w:r w:rsidDel="00A30426">
          <w:rPr>
            <w:lang w:eastAsia="lv-LV"/>
          </w:rPr>
          <w:delText>2018</w:delText>
        </w:r>
      </w:del>
      <w:ins w:id="3" w:author="Ingmārs Kreišmanis" w:date="2019-04-04T10:05:00Z">
        <w:r w:rsidR="00A30426">
          <w:rPr>
            <w:lang w:eastAsia="lv-LV"/>
          </w:rPr>
          <w:t>201</w:t>
        </w:r>
        <w:r w:rsidR="00A30426">
          <w:rPr>
            <w:lang w:eastAsia="lv-LV"/>
          </w:rPr>
          <w:t>9</w:t>
        </w:r>
      </w:ins>
      <w:r w:rsidR="008D7476" w:rsidRPr="00092EEF">
        <w:rPr>
          <w:lang w:eastAsia="lv-LV"/>
        </w:rPr>
        <w:t xml:space="preserve">. </w:t>
      </w:r>
      <w:del w:id="4" w:author="Ingmārs Kreišmanis" w:date="2019-04-04T10:05:00Z">
        <w:r w:rsidR="008D7476" w:rsidRPr="00092EEF" w:rsidDel="00A30426">
          <w:rPr>
            <w:lang w:eastAsia="lv-LV"/>
          </w:rPr>
          <w:delText xml:space="preserve">gada </w:delText>
        </w:r>
      </w:del>
      <w:ins w:id="5" w:author="Ingmārs Kreišmanis" w:date="2019-04-04T10:05:00Z">
        <w:r w:rsidR="00A30426" w:rsidRPr="00092EEF">
          <w:rPr>
            <w:lang w:eastAsia="lv-LV"/>
          </w:rPr>
          <w:t>gad</w:t>
        </w:r>
        <w:r w:rsidR="00A30426">
          <w:rPr>
            <w:lang w:eastAsia="lv-LV"/>
          </w:rPr>
          <w:t>ā</w:t>
        </w:r>
        <w:bookmarkStart w:id="6" w:name="_GoBack"/>
        <w:bookmarkEnd w:id="6"/>
        <w:r w:rsidR="00A30426" w:rsidRPr="00092EEF">
          <w:rPr>
            <w:lang w:eastAsia="lv-LV"/>
          </w:rPr>
          <w:t xml:space="preserve"> </w:t>
        </w:r>
      </w:ins>
      <w:r w:rsidR="008D7476" w:rsidRPr="00092EEF">
        <w:rPr>
          <w:lang w:eastAsia="lv-LV"/>
        </w:rPr>
        <w:t xml:space="preserve">__. _______ noslēgto Līgumu par fundamentālo un lietišķo pētījumu projekta īstenošanu un finansēšanu Nr. _______ (turpmāk – Līgums), </w:t>
      </w:r>
      <w:r w:rsidR="008D7476" w:rsidRPr="00092EEF">
        <w:t>____________ [</w:t>
      </w:r>
      <w:r w:rsidR="008D7476" w:rsidRPr="00092EEF">
        <w:rPr>
          <w:i/>
        </w:rPr>
        <w:t>Zinātniskā institūcija</w:t>
      </w:r>
      <w:r w:rsidR="008D7476" w:rsidRPr="00092EEF">
        <w:t>] (turpmāk – Projekta īstenotājs), kā arī projekta vadītāj</w:t>
      </w:r>
      <w:r w:rsidR="00141EFA">
        <w:t>s</w:t>
      </w:r>
      <w:r w:rsidR="008D7476" w:rsidRPr="00092EEF">
        <w:t xml:space="preserve"> _________ [</w:t>
      </w:r>
      <w:r w:rsidR="008D7476" w:rsidRPr="00092EEF">
        <w:rPr>
          <w:i/>
        </w:rPr>
        <w:t>Vārds, Uzvārds</w:t>
      </w:r>
      <w:r w:rsidR="008D7476" w:rsidRPr="00092EEF">
        <w:t>]</w:t>
      </w:r>
      <w:r w:rsidR="008D7476">
        <w:t xml:space="preserve"> </w:t>
      </w:r>
      <w:r w:rsidR="008D7476" w:rsidRPr="00C81DC8">
        <w:t>nodod</w:t>
      </w:r>
      <w:r w:rsidR="008D7476">
        <w:t xml:space="preserve"> </w:t>
      </w:r>
      <w:r w:rsidR="008D7476" w:rsidRPr="00092EEF">
        <w:rPr>
          <w:lang w:eastAsia="lv-LV"/>
        </w:rPr>
        <w:t>Studiju un zinātnes administrācij</w:t>
      </w:r>
      <w:r w:rsidR="008D7476">
        <w:rPr>
          <w:lang w:eastAsia="lv-LV"/>
        </w:rPr>
        <w:t>ai</w:t>
      </w:r>
      <w:r w:rsidR="008D7476" w:rsidRPr="00092EEF">
        <w:rPr>
          <w:lang w:eastAsia="lv-LV"/>
        </w:rPr>
        <w:t xml:space="preserve"> </w:t>
      </w:r>
      <w:proofErr w:type="gramStart"/>
      <w:r w:rsidR="008D7476" w:rsidRPr="00092EEF">
        <w:rPr>
          <w:lang w:eastAsia="lv-LV"/>
        </w:rPr>
        <w:t>(</w:t>
      </w:r>
      <w:proofErr w:type="gramEnd"/>
      <w:r w:rsidR="008D7476" w:rsidRPr="00092EEF">
        <w:rPr>
          <w:lang w:eastAsia="lv-LV"/>
        </w:rPr>
        <w:t xml:space="preserve">turpmāk – Administrācija) </w:t>
      </w:r>
      <w:r w:rsidR="008D7476" w:rsidRPr="00C81DC8">
        <w:t>darbus, kas izpildīti saskaņā ar līgumu par projekta Nr. _____ „________________________________________” [</w:t>
      </w:r>
      <w:r w:rsidR="008D7476" w:rsidRPr="00C81DC8">
        <w:rPr>
          <w:i/>
        </w:rPr>
        <w:t>projekta nosaukums</w:t>
      </w:r>
      <w:r w:rsidR="008D7476" w:rsidRPr="00C81DC8">
        <w:t xml:space="preserve">] </w:t>
      </w:r>
      <w:r w:rsidR="008D7476">
        <w:t>(</w:t>
      </w:r>
      <w:r w:rsidR="008D7476" w:rsidRPr="00092EEF">
        <w:t xml:space="preserve">turpmāk – </w:t>
      </w:r>
      <w:r w:rsidR="00036FFE">
        <w:t>P</w:t>
      </w:r>
      <w:r w:rsidR="008D7476" w:rsidRPr="00092EEF">
        <w:t>rojekt</w:t>
      </w:r>
      <w:r w:rsidR="008D7476">
        <w:t>s</w:t>
      </w:r>
      <w:r w:rsidR="008D7476" w:rsidRPr="00092EEF">
        <w:t>)</w:t>
      </w:r>
      <w:r w:rsidR="008D7476">
        <w:t xml:space="preserve"> īstenošanu</w:t>
      </w:r>
      <w:r w:rsidR="00141EFA">
        <w:t>:</w:t>
      </w:r>
    </w:p>
    <w:p w14:paraId="5F426736" w14:textId="77777777" w:rsidR="00C81DC8" w:rsidRPr="00C81DC8" w:rsidRDefault="00C81DC8" w:rsidP="00C81DC8">
      <w:pPr>
        <w:ind w:left="-284" w:right="43" w:firstLine="720"/>
        <w:jc w:val="both"/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686"/>
        <w:gridCol w:w="4677"/>
      </w:tblGrid>
      <w:tr w:rsidR="00C81DC8" w:rsidRPr="00C81DC8" w14:paraId="5F42673A" w14:textId="77777777" w:rsidTr="000B32D7">
        <w:tc>
          <w:tcPr>
            <w:tcW w:w="993" w:type="dxa"/>
          </w:tcPr>
          <w:p w14:paraId="5F426737" w14:textId="77777777" w:rsidR="00C81DC8" w:rsidRPr="00C81DC8" w:rsidRDefault="00C81DC8" w:rsidP="00C81DC8">
            <w:pPr>
              <w:ind w:right="43"/>
              <w:jc w:val="center"/>
            </w:pPr>
            <w:proofErr w:type="spellStart"/>
            <w:r w:rsidRPr="00C81DC8">
              <w:t>N.p.k</w:t>
            </w:r>
            <w:proofErr w:type="spellEnd"/>
            <w:r w:rsidRPr="00C81DC8">
              <w:t>.</w:t>
            </w:r>
          </w:p>
        </w:tc>
        <w:tc>
          <w:tcPr>
            <w:tcW w:w="3686" w:type="dxa"/>
          </w:tcPr>
          <w:p w14:paraId="5F426738" w14:textId="77777777" w:rsidR="00C81DC8" w:rsidRPr="00C81DC8" w:rsidRDefault="00C81DC8" w:rsidP="00092EEF">
            <w:pPr>
              <w:ind w:right="43"/>
              <w:jc w:val="center"/>
            </w:pPr>
            <w:r w:rsidRPr="00C81DC8">
              <w:t xml:space="preserve">Projekta plānotie darba uzdevumi </w:t>
            </w:r>
          </w:p>
        </w:tc>
        <w:tc>
          <w:tcPr>
            <w:tcW w:w="4677" w:type="dxa"/>
            <w:vAlign w:val="center"/>
          </w:tcPr>
          <w:p w14:paraId="5F426739" w14:textId="77777777" w:rsidR="00C81DC8" w:rsidRPr="00C81DC8" w:rsidRDefault="00C81DC8" w:rsidP="00C81DC8">
            <w:pPr>
              <w:spacing w:line="480" w:lineRule="auto"/>
              <w:ind w:right="43"/>
              <w:jc w:val="center"/>
            </w:pPr>
            <w:r w:rsidRPr="00C81DC8">
              <w:t>Izpildītie darba uzdevumi</w:t>
            </w:r>
          </w:p>
        </w:tc>
      </w:tr>
      <w:tr w:rsidR="00C81DC8" w:rsidRPr="00C81DC8" w14:paraId="5F42673E" w14:textId="77777777" w:rsidTr="000B32D7">
        <w:tc>
          <w:tcPr>
            <w:tcW w:w="993" w:type="dxa"/>
          </w:tcPr>
          <w:p w14:paraId="5F42673B" w14:textId="77777777" w:rsidR="00C81DC8" w:rsidRPr="00C81DC8" w:rsidRDefault="00C81DC8" w:rsidP="00C81DC8">
            <w:pPr>
              <w:ind w:right="43"/>
              <w:jc w:val="both"/>
            </w:pPr>
            <w:r w:rsidRPr="00C81DC8">
              <w:t>1.</w:t>
            </w:r>
          </w:p>
        </w:tc>
        <w:tc>
          <w:tcPr>
            <w:tcW w:w="3686" w:type="dxa"/>
          </w:tcPr>
          <w:p w14:paraId="5F42673C" w14:textId="77777777" w:rsidR="00C81DC8" w:rsidRPr="00C81DC8" w:rsidRDefault="00C81DC8" w:rsidP="00C81DC8">
            <w:pPr>
              <w:ind w:right="43"/>
              <w:jc w:val="both"/>
              <w:rPr>
                <w:color w:val="C00000"/>
              </w:rPr>
            </w:pPr>
          </w:p>
        </w:tc>
        <w:tc>
          <w:tcPr>
            <w:tcW w:w="4677" w:type="dxa"/>
          </w:tcPr>
          <w:p w14:paraId="5F42673D" w14:textId="77777777" w:rsidR="00C81DC8" w:rsidRPr="00C81DC8" w:rsidRDefault="00C81DC8" w:rsidP="00C81DC8">
            <w:pPr>
              <w:ind w:left="33" w:right="43"/>
              <w:jc w:val="both"/>
              <w:rPr>
                <w:color w:val="C00000"/>
              </w:rPr>
            </w:pPr>
          </w:p>
        </w:tc>
      </w:tr>
      <w:tr w:rsidR="00C81DC8" w:rsidRPr="00C81DC8" w14:paraId="5F426742" w14:textId="77777777" w:rsidTr="000B32D7">
        <w:tc>
          <w:tcPr>
            <w:tcW w:w="993" w:type="dxa"/>
          </w:tcPr>
          <w:p w14:paraId="5F42673F" w14:textId="77777777" w:rsidR="00C81DC8" w:rsidRPr="00C81DC8" w:rsidRDefault="00C81DC8" w:rsidP="00C81DC8">
            <w:pPr>
              <w:ind w:right="43"/>
              <w:jc w:val="both"/>
            </w:pPr>
            <w:r w:rsidRPr="00C81DC8">
              <w:t>2.</w:t>
            </w:r>
          </w:p>
        </w:tc>
        <w:tc>
          <w:tcPr>
            <w:tcW w:w="3686" w:type="dxa"/>
          </w:tcPr>
          <w:p w14:paraId="5F426740" w14:textId="77777777" w:rsidR="00C81DC8" w:rsidRPr="00C81DC8" w:rsidRDefault="00C81DC8" w:rsidP="00C81DC8">
            <w:pPr>
              <w:ind w:right="43"/>
              <w:jc w:val="both"/>
              <w:rPr>
                <w:color w:val="C00000"/>
              </w:rPr>
            </w:pPr>
          </w:p>
        </w:tc>
        <w:tc>
          <w:tcPr>
            <w:tcW w:w="4677" w:type="dxa"/>
          </w:tcPr>
          <w:p w14:paraId="5F426741" w14:textId="77777777" w:rsidR="00C81DC8" w:rsidRPr="00C81DC8" w:rsidRDefault="00C81DC8" w:rsidP="00C81DC8">
            <w:pPr>
              <w:ind w:right="43"/>
              <w:jc w:val="both"/>
              <w:rPr>
                <w:color w:val="C00000"/>
              </w:rPr>
            </w:pPr>
          </w:p>
        </w:tc>
      </w:tr>
      <w:tr w:rsidR="00C81DC8" w:rsidRPr="00C81DC8" w14:paraId="5F426746" w14:textId="77777777" w:rsidTr="000B32D7">
        <w:tc>
          <w:tcPr>
            <w:tcW w:w="993" w:type="dxa"/>
          </w:tcPr>
          <w:p w14:paraId="5F426743" w14:textId="77777777" w:rsidR="00C81DC8" w:rsidRPr="00C81DC8" w:rsidRDefault="00C81DC8" w:rsidP="00C81DC8">
            <w:pPr>
              <w:ind w:right="43"/>
              <w:jc w:val="both"/>
            </w:pPr>
            <w:r w:rsidRPr="00C81DC8">
              <w:t>3.</w:t>
            </w:r>
          </w:p>
        </w:tc>
        <w:tc>
          <w:tcPr>
            <w:tcW w:w="3686" w:type="dxa"/>
          </w:tcPr>
          <w:p w14:paraId="5F426744" w14:textId="77777777" w:rsidR="00C81DC8" w:rsidRPr="00C81DC8" w:rsidRDefault="00C81DC8" w:rsidP="00C81DC8">
            <w:pPr>
              <w:ind w:right="43"/>
              <w:jc w:val="both"/>
              <w:rPr>
                <w:color w:val="C00000"/>
              </w:rPr>
            </w:pPr>
          </w:p>
        </w:tc>
        <w:tc>
          <w:tcPr>
            <w:tcW w:w="4677" w:type="dxa"/>
          </w:tcPr>
          <w:p w14:paraId="5F426745" w14:textId="77777777" w:rsidR="00C81DC8" w:rsidRPr="00C81DC8" w:rsidRDefault="00C81DC8" w:rsidP="00C81DC8">
            <w:pPr>
              <w:ind w:right="43"/>
              <w:jc w:val="both"/>
              <w:rPr>
                <w:color w:val="C00000"/>
              </w:rPr>
            </w:pPr>
          </w:p>
        </w:tc>
      </w:tr>
      <w:tr w:rsidR="00C81DC8" w:rsidRPr="00C81DC8" w14:paraId="5F42674A" w14:textId="77777777" w:rsidTr="000B32D7">
        <w:tc>
          <w:tcPr>
            <w:tcW w:w="993" w:type="dxa"/>
          </w:tcPr>
          <w:p w14:paraId="5F426747" w14:textId="77777777" w:rsidR="00C81DC8" w:rsidRPr="00C81DC8" w:rsidRDefault="00C81DC8" w:rsidP="00C81DC8">
            <w:pPr>
              <w:ind w:right="43"/>
              <w:jc w:val="both"/>
            </w:pPr>
          </w:p>
        </w:tc>
        <w:tc>
          <w:tcPr>
            <w:tcW w:w="3686" w:type="dxa"/>
          </w:tcPr>
          <w:p w14:paraId="5F426748" w14:textId="77777777" w:rsidR="00C81DC8" w:rsidRPr="00C81DC8" w:rsidRDefault="00C81DC8" w:rsidP="00C81DC8">
            <w:pPr>
              <w:ind w:right="43"/>
              <w:jc w:val="both"/>
              <w:rPr>
                <w:color w:val="C00000"/>
              </w:rPr>
            </w:pPr>
          </w:p>
        </w:tc>
        <w:tc>
          <w:tcPr>
            <w:tcW w:w="4677" w:type="dxa"/>
          </w:tcPr>
          <w:p w14:paraId="5F426749" w14:textId="77777777" w:rsidR="00C81DC8" w:rsidRPr="00C81DC8" w:rsidRDefault="00C81DC8" w:rsidP="00C81DC8">
            <w:pPr>
              <w:ind w:right="43"/>
              <w:jc w:val="both"/>
              <w:rPr>
                <w:color w:val="C00000"/>
              </w:rPr>
            </w:pPr>
          </w:p>
        </w:tc>
      </w:tr>
    </w:tbl>
    <w:p w14:paraId="5F42674B" w14:textId="77777777" w:rsidR="00C81DC8" w:rsidRPr="00C81DC8" w:rsidRDefault="00C81DC8" w:rsidP="00C81DC8">
      <w:pPr>
        <w:ind w:left="-284" w:right="43" w:firstLine="720"/>
        <w:jc w:val="both"/>
        <w:rPr>
          <w:color w:val="C00000"/>
        </w:rPr>
      </w:pPr>
    </w:p>
    <w:p w14:paraId="5F42674C" w14:textId="77777777" w:rsidR="000B32D7" w:rsidRDefault="000B32D7" w:rsidP="00036FFE">
      <w:pPr>
        <w:ind w:right="43" w:firstLine="567"/>
        <w:jc w:val="both"/>
      </w:pPr>
      <w:r w:rsidRPr="00092EEF">
        <w:t>Projekta īstenotājs</w:t>
      </w:r>
      <w:r w:rsidR="00C81DC8" w:rsidRPr="00C81DC8">
        <w:t xml:space="preserve"> </w:t>
      </w:r>
      <w:r w:rsidRPr="00C81DC8">
        <w:t xml:space="preserve">un </w:t>
      </w:r>
      <w:r w:rsidRPr="00092EEF">
        <w:t>projekta vadītāj</w:t>
      </w:r>
      <w:r>
        <w:t>s</w:t>
      </w:r>
      <w:r w:rsidRPr="00C81DC8">
        <w:t xml:space="preserve"> </w:t>
      </w:r>
      <w:r w:rsidR="00E5148F">
        <w:t>apliecina, ka šajā</w:t>
      </w:r>
      <w:r w:rsidR="00C81DC8" w:rsidRPr="00C81DC8">
        <w:t xml:space="preserve"> akt</w:t>
      </w:r>
      <w:r w:rsidR="00E5148F">
        <w:t>ā</w:t>
      </w:r>
      <w:r w:rsidR="00C81DC8" w:rsidRPr="00C81DC8">
        <w:t xml:space="preserve"> minētie darbi ir izpildīti kvalitatīvi un atbilstoši līgumā noteiktajam.</w:t>
      </w:r>
    </w:p>
    <w:p w14:paraId="5F42674D" w14:textId="77777777" w:rsidR="000B32D7" w:rsidRDefault="000B32D7" w:rsidP="000B32D7">
      <w:pPr>
        <w:ind w:right="43"/>
        <w:jc w:val="both"/>
      </w:pPr>
    </w:p>
    <w:p w14:paraId="5F42674E" w14:textId="77777777" w:rsidR="00C81DC8" w:rsidRPr="00C81DC8" w:rsidRDefault="00C81DC8" w:rsidP="00036FFE">
      <w:pPr>
        <w:ind w:right="43" w:firstLine="567"/>
        <w:jc w:val="both"/>
      </w:pPr>
      <w:r w:rsidRPr="00C81DC8">
        <w:t xml:space="preserve">Pieņemšanas un nodošanas </w:t>
      </w:r>
      <w:smartTag w:uri="schemas-tilde-lv/tildestengine" w:element="veidnes">
        <w:smartTagPr>
          <w:attr w:name="id" w:val="-1"/>
          <w:attr w:name="baseform" w:val="akts"/>
          <w:attr w:name="text" w:val="akts"/>
        </w:smartTagPr>
        <w:r w:rsidRPr="00C81DC8">
          <w:t>akts</w:t>
        </w:r>
      </w:smartTag>
      <w:r w:rsidRPr="00C81DC8">
        <w:t xml:space="preserve"> pēc tā parakstīšanas kļūst par neatņemamu līguma sastāvdaļu.</w:t>
      </w:r>
    </w:p>
    <w:p w14:paraId="5F42674F" w14:textId="77777777" w:rsidR="00EA6E1E" w:rsidRDefault="00EA6E1E" w:rsidP="00C81DC8"/>
    <w:tbl>
      <w:tblPr>
        <w:tblW w:w="9464" w:type="dxa"/>
        <w:tblLook w:val="04A0" w:firstRow="1" w:lastRow="0" w:firstColumn="1" w:lastColumn="0" w:noHBand="0" w:noVBand="1"/>
      </w:tblPr>
      <w:tblGrid>
        <w:gridCol w:w="4786"/>
        <w:gridCol w:w="425"/>
        <w:gridCol w:w="4253"/>
      </w:tblGrid>
      <w:tr w:rsidR="00036FFE" w:rsidRPr="00036FFE" w14:paraId="5F426766" w14:textId="77777777" w:rsidTr="00A40138">
        <w:tc>
          <w:tcPr>
            <w:tcW w:w="4786" w:type="dxa"/>
          </w:tcPr>
          <w:p w14:paraId="5F426750" w14:textId="77777777" w:rsidR="00036FFE" w:rsidRPr="00036FFE" w:rsidRDefault="00036FFE" w:rsidP="00036FFE">
            <w:pPr>
              <w:rPr>
                <w:caps/>
              </w:rPr>
            </w:pPr>
            <w:r w:rsidRPr="00036FFE">
              <w:rPr>
                <w:caps/>
              </w:rPr>
              <w:t>ADMINISTRĀCIJA</w:t>
            </w:r>
          </w:p>
          <w:p w14:paraId="5F426751" w14:textId="77777777" w:rsidR="00036FFE" w:rsidRPr="00036FFE" w:rsidRDefault="00036FFE" w:rsidP="00036FFE">
            <w:pPr>
              <w:ind w:right="-1054"/>
            </w:pPr>
          </w:p>
          <w:p w14:paraId="5F426752" w14:textId="77777777" w:rsidR="00036FFE" w:rsidRPr="00036FFE" w:rsidRDefault="00036FFE" w:rsidP="00036FFE">
            <w:pPr>
              <w:ind w:right="-1054"/>
            </w:pPr>
          </w:p>
          <w:p w14:paraId="5F426753" w14:textId="77777777" w:rsidR="00036FFE" w:rsidRPr="00036FFE" w:rsidRDefault="00036FFE" w:rsidP="00036FFE">
            <w:pPr>
              <w:ind w:right="-1054" w:firstLine="284"/>
            </w:pPr>
          </w:p>
          <w:p w14:paraId="5F426754" w14:textId="77777777" w:rsidR="00036FFE" w:rsidRPr="00036FFE" w:rsidRDefault="00036FFE" w:rsidP="00036FFE">
            <w:pPr>
              <w:ind w:right="-1054"/>
            </w:pPr>
            <w:r w:rsidRPr="00036FFE">
              <w:t>_____________</w:t>
            </w:r>
          </w:p>
          <w:p w14:paraId="5F426755" w14:textId="77777777" w:rsidR="00036FFE" w:rsidRPr="00036FFE" w:rsidRDefault="00036FFE" w:rsidP="00036FFE">
            <w:pPr>
              <w:ind w:right="-1054" w:firstLine="284"/>
            </w:pPr>
          </w:p>
          <w:p w14:paraId="5F426756" w14:textId="77777777" w:rsidR="00036FFE" w:rsidRPr="00036FFE" w:rsidRDefault="00036FFE" w:rsidP="00036FFE">
            <w:pPr>
              <w:ind w:right="-1054" w:firstLine="284"/>
            </w:pPr>
          </w:p>
          <w:p w14:paraId="5F426757" w14:textId="77777777" w:rsidR="00036FFE" w:rsidRPr="00036FFE" w:rsidRDefault="00036FFE" w:rsidP="00036FFE">
            <w:pPr>
              <w:ind w:right="-1054"/>
            </w:pPr>
          </w:p>
        </w:tc>
        <w:tc>
          <w:tcPr>
            <w:tcW w:w="425" w:type="dxa"/>
          </w:tcPr>
          <w:p w14:paraId="5F426758" w14:textId="77777777" w:rsidR="00036FFE" w:rsidRPr="00036FFE" w:rsidRDefault="00036FFE" w:rsidP="00036FFE">
            <w:pPr>
              <w:ind w:right="-1054"/>
            </w:pPr>
          </w:p>
        </w:tc>
        <w:tc>
          <w:tcPr>
            <w:tcW w:w="4253" w:type="dxa"/>
          </w:tcPr>
          <w:p w14:paraId="5F426759" w14:textId="77777777" w:rsidR="00036FFE" w:rsidRPr="00036FFE" w:rsidRDefault="00036FFE" w:rsidP="00036FFE">
            <w:pPr>
              <w:rPr>
                <w:caps/>
              </w:rPr>
            </w:pPr>
            <w:r w:rsidRPr="00036FFE">
              <w:rPr>
                <w:caps/>
              </w:rPr>
              <w:t>PRoJEKTA Īstenotājs</w:t>
            </w:r>
          </w:p>
          <w:p w14:paraId="5F42675A" w14:textId="77777777" w:rsidR="00036FFE" w:rsidRPr="00036FFE" w:rsidRDefault="00036FFE" w:rsidP="00036FFE">
            <w:pPr>
              <w:rPr>
                <w:caps/>
              </w:rPr>
            </w:pPr>
            <w:r w:rsidRPr="00036FFE">
              <w:rPr>
                <w:i/>
              </w:rPr>
              <w:t>(Zinātniskā institūcija)</w:t>
            </w:r>
          </w:p>
          <w:p w14:paraId="5F42675B" w14:textId="77777777" w:rsidR="00036FFE" w:rsidRPr="00036FFE" w:rsidRDefault="00036FFE" w:rsidP="00036FFE">
            <w:pPr>
              <w:rPr>
                <w:caps/>
              </w:rPr>
            </w:pPr>
          </w:p>
          <w:p w14:paraId="5F42675C" w14:textId="77777777" w:rsidR="00036FFE" w:rsidRPr="00036FFE" w:rsidRDefault="00036FFE" w:rsidP="00036FFE">
            <w:pPr>
              <w:rPr>
                <w:caps/>
              </w:rPr>
            </w:pPr>
          </w:p>
          <w:p w14:paraId="5F42675D" w14:textId="77777777" w:rsidR="00036FFE" w:rsidRPr="00036FFE" w:rsidRDefault="00036FFE" w:rsidP="00036FFE">
            <w:pPr>
              <w:rPr>
                <w:caps/>
              </w:rPr>
            </w:pPr>
            <w:r w:rsidRPr="00036FFE">
              <w:rPr>
                <w:caps/>
              </w:rPr>
              <w:t>_____________</w:t>
            </w:r>
          </w:p>
          <w:p w14:paraId="5F42675E" w14:textId="77777777" w:rsidR="00036FFE" w:rsidRPr="00036FFE" w:rsidRDefault="00036FFE" w:rsidP="00036FFE">
            <w:pPr>
              <w:rPr>
                <w:caps/>
              </w:rPr>
            </w:pPr>
          </w:p>
          <w:p w14:paraId="5F42675F" w14:textId="77777777" w:rsidR="00036FFE" w:rsidRPr="00036FFE" w:rsidRDefault="00036FFE" w:rsidP="00036FFE">
            <w:pPr>
              <w:rPr>
                <w:caps/>
              </w:rPr>
            </w:pPr>
          </w:p>
          <w:p w14:paraId="5F426760" w14:textId="77777777" w:rsidR="00036FFE" w:rsidRPr="00036FFE" w:rsidRDefault="00036FFE" w:rsidP="00036FFE">
            <w:pPr>
              <w:rPr>
                <w:caps/>
              </w:rPr>
            </w:pPr>
            <w:r w:rsidRPr="00036FFE">
              <w:rPr>
                <w:caps/>
              </w:rPr>
              <w:t>projekta vadītājs</w:t>
            </w:r>
          </w:p>
          <w:p w14:paraId="5F426761" w14:textId="77777777" w:rsidR="00036FFE" w:rsidRPr="00036FFE" w:rsidRDefault="00036FFE" w:rsidP="00036FFE">
            <w:pPr>
              <w:rPr>
                <w:caps/>
                <w:sz w:val="16"/>
                <w:szCs w:val="16"/>
              </w:rPr>
            </w:pPr>
          </w:p>
          <w:p w14:paraId="5F426762" w14:textId="77777777" w:rsidR="00036FFE" w:rsidRPr="00036FFE" w:rsidRDefault="00036FFE" w:rsidP="00036FFE">
            <w:pPr>
              <w:ind w:right="-1054"/>
            </w:pPr>
          </w:p>
          <w:p w14:paraId="5F426763" w14:textId="77777777" w:rsidR="00036FFE" w:rsidRPr="00036FFE" w:rsidRDefault="00036FFE" w:rsidP="00036FFE">
            <w:pPr>
              <w:ind w:right="-1054"/>
            </w:pPr>
          </w:p>
          <w:p w14:paraId="5F426764" w14:textId="77777777" w:rsidR="00036FFE" w:rsidRPr="00036FFE" w:rsidRDefault="00036FFE" w:rsidP="00036FFE">
            <w:pPr>
              <w:ind w:right="-1054"/>
            </w:pPr>
            <w:r w:rsidRPr="00036FFE">
              <w:t xml:space="preserve">_____________ </w:t>
            </w:r>
          </w:p>
          <w:p w14:paraId="5F426765" w14:textId="77777777" w:rsidR="00036FFE" w:rsidRPr="00036FFE" w:rsidRDefault="00036FFE" w:rsidP="00036FFE">
            <w:pPr>
              <w:ind w:right="-1054"/>
            </w:pPr>
          </w:p>
        </w:tc>
      </w:tr>
      <w:tr w:rsidR="00036FFE" w:rsidRPr="00036FFE" w14:paraId="5F42676A" w14:textId="77777777" w:rsidTr="00A40138">
        <w:tc>
          <w:tcPr>
            <w:tcW w:w="4786" w:type="dxa"/>
          </w:tcPr>
          <w:p w14:paraId="5F426767" w14:textId="77777777" w:rsidR="00036FFE" w:rsidRPr="00036FFE" w:rsidRDefault="00036FFE" w:rsidP="00036FFE">
            <w:pPr>
              <w:ind w:right="-1054"/>
            </w:pPr>
          </w:p>
        </w:tc>
        <w:tc>
          <w:tcPr>
            <w:tcW w:w="425" w:type="dxa"/>
          </w:tcPr>
          <w:p w14:paraId="5F426768" w14:textId="77777777" w:rsidR="00036FFE" w:rsidRPr="00036FFE" w:rsidRDefault="00036FFE" w:rsidP="00036FFE">
            <w:pPr>
              <w:ind w:right="-1054"/>
            </w:pPr>
          </w:p>
        </w:tc>
        <w:tc>
          <w:tcPr>
            <w:tcW w:w="4253" w:type="dxa"/>
          </w:tcPr>
          <w:p w14:paraId="5F426769" w14:textId="77777777" w:rsidR="00036FFE" w:rsidRPr="00036FFE" w:rsidRDefault="00036FFE" w:rsidP="00036FFE">
            <w:pPr>
              <w:ind w:right="-1054"/>
            </w:pPr>
          </w:p>
        </w:tc>
      </w:tr>
    </w:tbl>
    <w:p w14:paraId="5F42676B" w14:textId="77777777" w:rsidR="00EA6E1E" w:rsidRDefault="00EA6E1E" w:rsidP="00EA6E1E"/>
    <w:sectPr w:rsidR="00EA6E1E" w:rsidSect="00A60701">
      <w:pgSz w:w="11906" w:h="16838"/>
      <w:pgMar w:top="1134" w:right="1133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42676E" w14:textId="77777777" w:rsidR="00343F06" w:rsidRDefault="00343F06" w:rsidP="004E7BE6">
      <w:r>
        <w:separator/>
      </w:r>
    </w:p>
  </w:endnote>
  <w:endnote w:type="continuationSeparator" w:id="0">
    <w:p w14:paraId="5F42676F" w14:textId="77777777" w:rsidR="00343F06" w:rsidRDefault="00343F06" w:rsidP="004E7B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42676C" w14:textId="77777777" w:rsidR="00343F06" w:rsidRDefault="00343F06" w:rsidP="004E7BE6">
      <w:r>
        <w:separator/>
      </w:r>
    </w:p>
  </w:footnote>
  <w:footnote w:type="continuationSeparator" w:id="0">
    <w:p w14:paraId="5F42676D" w14:textId="77777777" w:rsidR="00343F06" w:rsidRDefault="00343F06" w:rsidP="004E7BE6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Ingmārs Kreišmanis">
    <w15:presenceInfo w15:providerId="Windows Live" w15:userId="e65756ddb4e1219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1DC8"/>
    <w:rsid w:val="00036FFE"/>
    <w:rsid w:val="00092EEF"/>
    <w:rsid w:val="000B32D7"/>
    <w:rsid w:val="00101A7B"/>
    <w:rsid w:val="001105B0"/>
    <w:rsid w:val="00140F7B"/>
    <w:rsid w:val="00141EFA"/>
    <w:rsid w:val="002B2F99"/>
    <w:rsid w:val="00343F06"/>
    <w:rsid w:val="00391875"/>
    <w:rsid w:val="004A79F6"/>
    <w:rsid w:val="004E7BE6"/>
    <w:rsid w:val="005B4B2F"/>
    <w:rsid w:val="005B7E20"/>
    <w:rsid w:val="007467E0"/>
    <w:rsid w:val="008D7476"/>
    <w:rsid w:val="00A30426"/>
    <w:rsid w:val="00A60701"/>
    <w:rsid w:val="00BE1574"/>
    <w:rsid w:val="00C81DC8"/>
    <w:rsid w:val="00E5148F"/>
    <w:rsid w:val="00EA6E1E"/>
    <w:rsid w:val="00EE78F2"/>
    <w:rsid w:val="00EF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,"/>
  <w:listSeparator w:val=";"/>
  <w14:docId w14:val="5F42672E"/>
  <w15:docId w15:val="{73CFDFA3-4F86-46F9-A051-8ADC2AC0C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81D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7BE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E7BE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E7BE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7BE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764</Words>
  <Characters>436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Viesis</dc:creator>
  <cp:lastModifiedBy>Ingmārs Kreišmanis</cp:lastModifiedBy>
  <cp:revision>7</cp:revision>
  <cp:lastPrinted>2017-12-14T11:37:00Z</cp:lastPrinted>
  <dcterms:created xsi:type="dcterms:W3CDTF">2018-01-29T08:10:00Z</dcterms:created>
  <dcterms:modified xsi:type="dcterms:W3CDTF">2019-04-04T07:05:00Z</dcterms:modified>
</cp:coreProperties>
</file>